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EF214" w14:textId="77777777" w:rsidR="00111FD2" w:rsidRDefault="00111FD2" w:rsidP="00311E5A">
      <w:pPr>
        <w:pStyle w:val="BodyText"/>
        <w:spacing w:before="240" w:after="360"/>
        <w:jc w:val="center"/>
        <w:rPr>
          <w:rFonts w:cs="Arial"/>
          <w:b/>
          <w:smallCaps/>
          <w:sz w:val="28"/>
          <w:szCs w:val="28"/>
          <w:u w:val="single"/>
        </w:rPr>
      </w:pPr>
      <w:r w:rsidRPr="00A0267A">
        <w:rPr>
          <w:rFonts w:cs="Arial"/>
          <w:b/>
          <w:smallCaps/>
          <w:sz w:val="28"/>
          <w:szCs w:val="28"/>
        </w:rPr>
        <w:t>Developing S-100 Product Specifications for e-navigation</w:t>
      </w:r>
      <w:r w:rsidRPr="0052746E">
        <w:rPr>
          <w:rFonts w:cs="Arial"/>
          <w:b/>
          <w:smallCaps/>
          <w:sz w:val="28"/>
          <w:szCs w:val="28"/>
          <w:u w:val="single"/>
        </w:rPr>
        <w:t xml:space="preserve"> </w:t>
      </w:r>
      <w:r>
        <w:rPr>
          <w:rFonts w:cs="Arial"/>
          <w:b/>
          <w:smallCaps/>
          <w:sz w:val="28"/>
          <w:szCs w:val="28"/>
          <w:u w:val="single"/>
        </w:rPr>
        <w:br/>
      </w:r>
      <w:r w:rsidRPr="0052746E">
        <w:rPr>
          <w:rFonts w:cs="Arial"/>
          <w:b/>
          <w:smallCaps/>
          <w:sz w:val="28"/>
          <w:szCs w:val="28"/>
          <w:u w:val="single"/>
        </w:rPr>
        <w:t>Workshop Proposal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588"/>
      </w:tblGrid>
      <w:tr w:rsidR="00111FD2" w:rsidRPr="0052746E" w14:paraId="5B7C067F" w14:textId="77777777" w:rsidTr="001A3447">
        <w:trPr>
          <w:trHeight w:val="489"/>
          <w:jc w:val="center"/>
        </w:trPr>
        <w:tc>
          <w:tcPr>
            <w:tcW w:w="2268" w:type="dxa"/>
            <w:vAlign w:val="center"/>
          </w:tcPr>
          <w:p w14:paraId="5679DB4E" w14:textId="77777777" w:rsidR="00111FD2" w:rsidRPr="0052746E" w:rsidRDefault="00111FD2" w:rsidP="001A3447">
            <w:p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Vision</w:t>
            </w:r>
          </w:p>
        </w:tc>
        <w:tc>
          <w:tcPr>
            <w:tcW w:w="6588" w:type="dxa"/>
            <w:vAlign w:val="center"/>
          </w:tcPr>
          <w:p w14:paraId="1BDF2ADC" w14:textId="77777777" w:rsidR="00111FD2" w:rsidRPr="0052746E" w:rsidRDefault="00111FD2" w:rsidP="00076C99">
            <w:pPr>
              <w:spacing w:before="60" w:after="60"/>
              <w:rPr>
                <w:rFonts w:cs="Arial"/>
                <w:b/>
                <w:bCs/>
                <w:smallCaps/>
              </w:rPr>
            </w:pPr>
            <w:r w:rsidRPr="007076CB">
              <w:t>T</w:t>
            </w:r>
            <w:r>
              <w:t>o facilitate</w:t>
            </w:r>
            <w:r w:rsidRPr="007076CB">
              <w:t xml:space="preserve"> IALA’s involvement in the </w:t>
            </w:r>
            <w:r>
              <w:t>IHO</w:t>
            </w:r>
            <w:r w:rsidRPr="007076CB">
              <w:t xml:space="preserve"> Registry </w:t>
            </w:r>
            <w:r>
              <w:t>as a</w:t>
            </w:r>
            <w:r w:rsidRPr="007076CB">
              <w:t xml:space="preserve"> move towards a Common Maritime Data Structure</w:t>
            </w:r>
            <w:r>
              <w:t xml:space="preserve"> (CMDS)</w:t>
            </w:r>
          </w:p>
        </w:tc>
      </w:tr>
      <w:tr w:rsidR="00111FD2" w:rsidRPr="0052746E" w14:paraId="34FF8285" w14:textId="77777777" w:rsidTr="001A3447">
        <w:trPr>
          <w:trHeight w:val="412"/>
          <w:jc w:val="center"/>
        </w:trPr>
        <w:tc>
          <w:tcPr>
            <w:tcW w:w="2268" w:type="dxa"/>
            <w:vAlign w:val="center"/>
          </w:tcPr>
          <w:p w14:paraId="40122867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Proposal</w:t>
            </w:r>
          </w:p>
        </w:tc>
        <w:tc>
          <w:tcPr>
            <w:tcW w:w="6588" w:type="dxa"/>
            <w:vAlign w:val="center"/>
          </w:tcPr>
          <w:p w14:paraId="13A4D156" w14:textId="77777777" w:rsidR="00111FD2" w:rsidRPr="0052746E" w:rsidRDefault="00111FD2" w:rsidP="00DB1A14">
            <w:pPr>
              <w:numPr>
                <w:ilvl w:val="12"/>
                <w:numId w:val="0"/>
              </w:numPr>
              <w:spacing w:before="60" w:after="60"/>
              <w:rPr>
                <w:rFonts w:cs="Arial"/>
                <w:smallCaps/>
              </w:rPr>
            </w:pPr>
            <w:r>
              <w:rPr>
                <w:rFonts w:cs="Arial"/>
                <w:b/>
                <w:smallCaps/>
                <w:szCs w:val="22"/>
              </w:rPr>
              <w:t>Developing S-100 Product Specifications for e-navigation</w:t>
            </w:r>
          </w:p>
        </w:tc>
      </w:tr>
      <w:tr w:rsidR="00111FD2" w:rsidRPr="0052746E" w14:paraId="511B429D" w14:textId="77777777" w:rsidTr="001A3447">
        <w:trPr>
          <w:trHeight w:val="559"/>
          <w:jc w:val="center"/>
        </w:trPr>
        <w:tc>
          <w:tcPr>
            <w:tcW w:w="2268" w:type="dxa"/>
            <w:vAlign w:val="center"/>
          </w:tcPr>
          <w:p w14:paraId="493EFD96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Purpose</w:t>
            </w:r>
          </w:p>
        </w:tc>
        <w:tc>
          <w:tcPr>
            <w:tcW w:w="6588" w:type="dxa"/>
            <w:vAlign w:val="center"/>
          </w:tcPr>
          <w:p w14:paraId="10933218" w14:textId="77777777" w:rsidR="00111FD2" w:rsidRDefault="00111FD2" w:rsidP="00311E5A">
            <w:pPr>
              <w:pStyle w:val="Bullet1"/>
              <w:numPr>
                <w:numberingChange w:id="0" w:author="Unknown" w:date="2012-09-28T07:37:00Z" w:original=""/>
              </w:numPr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Expand S-100 expertise/familiarity beyond the e-NAV Committee</w:t>
            </w:r>
          </w:p>
          <w:p w14:paraId="79F58AF2" w14:textId="77777777" w:rsidR="00111FD2" w:rsidRDefault="00111FD2" w:rsidP="00311E5A">
            <w:pPr>
              <w:pStyle w:val="Bullet1"/>
              <w:numPr>
                <w:numberingChange w:id="1" w:author="Unknown" w:date="2012-09-28T07:37:00Z" w:original=""/>
              </w:numPr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 xml:space="preserve">Present Draft </w:t>
            </w:r>
            <w:r w:rsidRPr="00CB3A3A">
              <w:t>Guideline on producing an IALA S-100 product specification</w:t>
            </w:r>
          </w:p>
          <w:p w14:paraId="5BE06A03" w14:textId="77777777" w:rsidR="00111FD2" w:rsidRDefault="00111FD2" w:rsidP="00311E5A">
            <w:pPr>
              <w:pStyle w:val="Bullet1"/>
              <w:numPr>
                <w:numberingChange w:id="2" w:author="Unknown" w:date="2012-09-28T07:37:00Z" w:original=""/>
              </w:numPr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Train participants in the development of S-100 Product Specifications</w:t>
            </w:r>
          </w:p>
          <w:p w14:paraId="4B4FD7EB" w14:textId="77777777" w:rsidR="00111FD2" w:rsidRPr="0052746E" w:rsidRDefault="00111FD2" w:rsidP="00246992">
            <w:pPr>
              <w:pStyle w:val="Bullet1"/>
              <w:numPr>
                <w:numberingChange w:id="3" w:author="Unknown" w:date="2012-09-28T07:37:00Z" w:original=""/>
              </w:numPr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Apply participants’ subject matter expertise toward data modelling and validate the information in the guideline</w:t>
            </w:r>
          </w:p>
        </w:tc>
      </w:tr>
      <w:tr w:rsidR="00111FD2" w:rsidRPr="0052746E" w14:paraId="78E2F547" w14:textId="77777777" w:rsidTr="001A3447">
        <w:trPr>
          <w:trHeight w:val="553"/>
          <w:jc w:val="center"/>
        </w:trPr>
        <w:tc>
          <w:tcPr>
            <w:tcW w:w="2268" w:type="dxa"/>
            <w:vAlign w:val="center"/>
          </w:tcPr>
          <w:p w14:paraId="1DD75E9F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Goal</w:t>
            </w:r>
          </w:p>
        </w:tc>
        <w:tc>
          <w:tcPr>
            <w:tcW w:w="6588" w:type="dxa"/>
            <w:vAlign w:val="center"/>
          </w:tcPr>
          <w:p w14:paraId="6A55CE94" w14:textId="77777777" w:rsidR="00111FD2" w:rsidRPr="0052746E" w:rsidRDefault="00111FD2" w:rsidP="00C57C1A">
            <w:pPr>
              <w:pStyle w:val="Bullet1"/>
              <w:numPr>
                <w:numberingChange w:id="4" w:author="Unknown" w:date="2012-09-28T07:37:00Z" w:original=""/>
              </w:numPr>
              <w:tabs>
                <w:tab w:val="clear" w:pos="1134"/>
                <w:tab w:val="num" w:pos="494"/>
              </w:tabs>
              <w:spacing w:before="60" w:after="60"/>
              <w:ind w:left="494" w:hanging="284"/>
            </w:pPr>
            <w:r w:rsidRPr="00654B24">
              <w:t>Understanding of the process, workload and complexity related to product specification development and data registry management.</w:t>
            </w:r>
          </w:p>
        </w:tc>
      </w:tr>
      <w:tr w:rsidR="00111FD2" w:rsidRPr="0052746E" w14:paraId="75DAA6BE" w14:textId="77777777" w:rsidTr="001A3447">
        <w:trPr>
          <w:trHeight w:val="2149"/>
          <w:jc w:val="center"/>
        </w:trPr>
        <w:tc>
          <w:tcPr>
            <w:tcW w:w="2268" w:type="dxa"/>
            <w:vAlign w:val="center"/>
          </w:tcPr>
          <w:p w14:paraId="35E8AC1D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Who</w:t>
            </w:r>
          </w:p>
        </w:tc>
        <w:tc>
          <w:tcPr>
            <w:tcW w:w="6588" w:type="dxa"/>
            <w:vAlign w:val="center"/>
          </w:tcPr>
          <w:p w14:paraId="3A1FB02C" w14:textId="77777777" w:rsidR="00111FD2" w:rsidRDefault="00111FD2" w:rsidP="001A3447">
            <w:p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Those with subject matter expertise in AtoN, operations and engineering, VTS</w:t>
            </w:r>
            <w:del w:id="5" w:author="Michael Hadley" w:date="2012-09-28T08:36:00Z">
              <w:r w:rsidDel="009235F2">
                <w:rPr>
                  <w:rFonts w:cs="Arial"/>
                  <w:szCs w:val="22"/>
                </w:rPr>
                <w:delText>,</w:delText>
              </w:r>
            </w:del>
            <w:r>
              <w:rPr>
                <w:rFonts w:cs="Arial"/>
                <w:szCs w:val="22"/>
              </w:rPr>
              <w:t xml:space="preserve"> and electronic navigation wishing to contribute to the development of the data model at the core of e-Navigation.</w:t>
            </w:r>
          </w:p>
          <w:p w14:paraId="6CB66771" w14:textId="77777777" w:rsidR="00111FD2" w:rsidRDefault="00111FD2" w:rsidP="001A3447">
            <w:pPr>
              <w:spacing w:before="60" w:after="60"/>
              <w:rPr>
                <w:rFonts w:cs="Arial"/>
              </w:rPr>
            </w:pPr>
          </w:p>
          <w:p w14:paraId="2CAB43A0" w14:textId="77777777" w:rsidR="00111FD2" w:rsidRDefault="00111FD2" w:rsidP="001A3447">
            <w:pPr>
              <w:spacing w:before="60" w:after="60"/>
              <w:rPr>
                <w:rFonts w:cs="Arial"/>
              </w:rPr>
            </w:pPr>
            <w:r>
              <w:rPr>
                <w:rFonts w:cs="Arial"/>
              </w:rPr>
              <w:t>Members of e-NAV Data Model and Interfacing Technical Working Group.</w:t>
            </w:r>
          </w:p>
          <w:p w14:paraId="414E286B" w14:textId="77777777" w:rsidR="00111FD2" w:rsidRDefault="00111FD2" w:rsidP="001A3447">
            <w:pPr>
              <w:spacing w:before="60" w:after="60"/>
              <w:rPr>
                <w:rFonts w:cs="Arial"/>
              </w:rPr>
            </w:pPr>
          </w:p>
          <w:p w14:paraId="6E715BCC" w14:textId="77777777" w:rsidR="00111FD2" w:rsidRPr="00C0545B" w:rsidRDefault="00111FD2" w:rsidP="001A3447">
            <w:p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One or two S-100 subject matter experts / IHO representatives should be invited as presenters and funded by IALA:</w:t>
            </w:r>
          </w:p>
          <w:p w14:paraId="0DDB9387" w14:textId="77777777" w:rsidR="00111FD2" w:rsidRDefault="00111FD2" w:rsidP="00311E5A">
            <w:pPr>
              <w:pStyle w:val="Bullet1"/>
              <w:numPr>
                <w:numberingChange w:id="6" w:author="Unknown" w:date="2012-09-28T07:37:00Z" w:original=""/>
              </w:numPr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Tom Richardson, UKHO (</w:t>
            </w:r>
            <w:ins w:id="7" w:author="Michael Hadley" w:date="2012-09-28T08:38:00Z">
              <w:r w:rsidR="009235F2">
                <w:t xml:space="preserve">attendance </w:t>
              </w:r>
            </w:ins>
            <w:del w:id="8" w:author="Michael Hadley" w:date="2012-09-28T08:37:00Z">
              <w:r w:rsidDel="009235F2">
                <w:delText>required</w:delText>
              </w:r>
            </w:del>
            <w:ins w:id="9" w:author="Michael Hadley" w:date="2012-09-28T08:37:00Z">
              <w:r w:rsidR="009235F2">
                <w:t>TBC</w:t>
              </w:r>
            </w:ins>
            <w:r>
              <w:t>)</w:t>
            </w:r>
          </w:p>
          <w:p w14:paraId="3BB7639B" w14:textId="77777777" w:rsidR="00111FD2" w:rsidDel="009235F2" w:rsidRDefault="00111FD2" w:rsidP="009235F2">
            <w:pPr>
              <w:pStyle w:val="Bullet1"/>
              <w:numPr>
                <w:numberingChange w:id="10" w:author="Unknown" w:date="2012-09-28T07:37:00Z" w:original=""/>
              </w:numPr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  <w:rPr>
                <w:del w:id="11" w:author="Michael Hadley" w:date="2012-09-28T08:39:00Z"/>
              </w:rPr>
            </w:pPr>
            <w:r>
              <w:t>Tony Pharaoh, IHO (</w:t>
            </w:r>
            <w:ins w:id="12" w:author="Michael Hadley" w:date="2012-09-28T08:38:00Z">
              <w:r w:rsidR="009235F2">
                <w:t xml:space="preserve">attendance </w:t>
              </w:r>
            </w:ins>
            <w:del w:id="13" w:author="Michael Hadley" w:date="2012-09-28T08:37:00Z">
              <w:r w:rsidDel="009235F2">
                <w:delText>optional</w:delText>
              </w:r>
            </w:del>
            <w:ins w:id="14" w:author="Michael Hadley" w:date="2012-09-28T08:37:00Z">
              <w:r w:rsidR="009235F2">
                <w:t>TBC</w:t>
              </w:r>
            </w:ins>
            <w:r>
              <w:t>)</w:t>
            </w:r>
          </w:p>
          <w:p w14:paraId="057508AE" w14:textId="77777777" w:rsidR="009235F2" w:rsidRPr="0052746E" w:rsidRDefault="009235F2" w:rsidP="009235F2">
            <w:pPr>
              <w:pStyle w:val="Bullet1"/>
              <w:numPr>
                <w:numberingChange w:id="15" w:author="Unknown" w:date="2012-09-28T07:37:00Z" w:original=""/>
              </w:numPr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  <w:pPrChange w:id="16" w:author="Michael Hadley" w:date="2012-09-28T08:39:00Z">
                <w:pPr>
                  <w:pStyle w:val="Bullet1"/>
                  <w:tabs>
                    <w:tab w:val="clear" w:pos="720"/>
                    <w:tab w:val="clear" w:pos="1134"/>
                    <w:tab w:val="num" w:pos="494"/>
                  </w:tabs>
                  <w:spacing w:before="60" w:after="60"/>
                </w:pPr>
              </w:pPrChange>
            </w:pPr>
          </w:p>
        </w:tc>
      </w:tr>
      <w:tr w:rsidR="00111FD2" w:rsidRPr="0052746E" w14:paraId="5962EF8B" w14:textId="77777777" w:rsidTr="001A3447">
        <w:trPr>
          <w:trHeight w:val="468"/>
          <w:jc w:val="center"/>
        </w:trPr>
        <w:tc>
          <w:tcPr>
            <w:tcW w:w="2268" w:type="dxa"/>
            <w:vAlign w:val="center"/>
          </w:tcPr>
          <w:p w14:paraId="603BB551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Size of Group</w:t>
            </w:r>
          </w:p>
        </w:tc>
        <w:tc>
          <w:tcPr>
            <w:tcW w:w="6588" w:type="dxa"/>
            <w:vAlign w:val="center"/>
          </w:tcPr>
          <w:p w14:paraId="6DA7CCA6" w14:textId="77777777" w:rsidR="00111FD2" w:rsidRPr="0052746E" w:rsidRDefault="00111FD2" w:rsidP="00A0267A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del w:id="17" w:author="Michael Hadley" w:date="2012-09-28T08:36:00Z">
              <w:r w:rsidRPr="0052746E" w:rsidDel="009235F2">
                <w:rPr>
                  <w:rFonts w:cs="Arial"/>
                  <w:szCs w:val="22"/>
                </w:rPr>
                <w:delText>25-35</w:delText>
              </w:r>
            </w:del>
            <w:ins w:id="18" w:author="Michael Hadley" w:date="2012-09-28T08:36:00Z">
              <w:r w:rsidR="009235F2">
                <w:rPr>
                  <w:rFonts w:cs="Arial"/>
                  <w:szCs w:val="22"/>
                </w:rPr>
                <w:t>40</w:t>
              </w:r>
            </w:ins>
            <w:r w:rsidRPr="0052746E">
              <w:rPr>
                <w:rFonts w:cs="Arial"/>
                <w:szCs w:val="22"/>
              </w:rPr>
              <w:t xml:space="preserve"> persons</w:t>
            </w:r>
          </w:p>
        </w:tc>
      </w:tr>
      <w:tr w:rsidR="00111FD2" w:rsidRPr="0052746E" w14:paraId="43825AD8" w14:textId="77777777" w:rsidTr="001A3447">
        <w:trPr>
          <w:trHeight w:val="600"/>
          <w:jc w:val="center"/>
        </w:trPr>
        <w:tc>
          <w:tcPr>
            <w:tcW w:w="2268" w:type="dxa"/>
            <w:vAlign w:val="center"/>
          </w:tcPr>
          <w:p w14:paraId="438C8F6C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Where</w:t>
            </w:r>
          </w:p>
        </w:tc>
        <w:tc>
          <w:tcPr>
            <w:tcW w:w="6588" w:type="dxa"/>
            <w:vAlign w:val="center"/>
          </w:tcPr>
          <w:p w14:paraId="0266F99B" w14:textId="77777777" w:rsidR="00111FD2" w:rsidRPr="0052746E" w:rsidRDefault="00111FD2" w:rsidP="00DB1A14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IALA HQ</w:t>
            </w:r>
          </w:p>
        </w:tc>
      </w:tr>
      <w:tr w:rsidR="00111FD2" w:rsidRPr="0052746E" w14:paraId="026A747C" w14:textId="77777777" w:rsidTr="001A3447">
        <w:trPr>
          <w:trHeight w:val="348"/>
          <w:jc w:val="center"/>
        </w:trPr>
        <w:tc>
          <w:tcPr>
            <w:tcW w:w="2268" w:type="dxa"/>
            <w:vAlign w:val="center"/>
          </w:tcPr>
          <w:p w14:paraId="7AE3D866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Duration</w:t>
            </w:r>
          </w:p>
        </w:tc>
        <w:tc>
          <w:tcPr>
            <w:tcW w:w="6588" w:type="dxa"/>
            <w:vAlign w:val="center"/>
          </w:tcPr>
          <w:p w14:paraId="11F1C049" w14:textId="77777777" w:rsidR="00111FD2" w:rsidRPr="0052746E" w:rsidRDefault="00111FD2" w:rsidP="00DB1A14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4 </w:t>
            </w:r>
            <w:r w:rsidRPr="0052746E">
              <w:rPr>
                <w:rFonts w:cs="Arial"/>
                <w:szCs w:val="22"/>
              </w:rPr>
              <w:t>days</w:t>
            </w:r>
          </w:p>
        </w:tc>
      </w:tr>
      <w:tr w:rsidR="00111FD2" w:rsidRPr="0052746E" w14:paraId="35226B31" w14:textId="77777777" w:rsidTr="001A3447">
        <w:trPr>
          <w:trHeight w:val="422"/>
          <w:jc w:val="center"/>
        </w:trPr>
        <w:tc>
          <w:tcPr>
            <w:tcW w:w="2268" w:type="dxa"/>
            <w:vAlign w:val="center"/>
          </w:tcPr>
          <w:p w14:paraId="490362DB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When</w:t>
            </w:r>
          </w:p>
        </w:tc>
        <w:tc>
          <w:tcPr>
            <w:tcW w:w="6588" w:type="dxa"/>
            <w:vAlign w:val="center"/>
          </w:tcPr>
          <w:p w14:paraId="21F4530A" w14:textId="77777777" w:rsidR="00111FD2" w:rsidRPr="0052746E" w:rsidRDefault="00111FD2" w:rsidP="00246992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18-21 June 2013</w:t>
            </w:r>
            <w:r w:rsidRPr="0052746E">
              <w:rPr>
                <w:rFonts w:cs="Arial"/>
                <w:szCs w:val="22"/>
              </w:rPr>
              <w:t xml:space="preserve"> </w:t>
            </w:r>
          </w:p>
        </w:tc>
      </w:tr>
      <w:tr w:rsidR="00111FD2" w:rsidRPr="0052746E" w14:paraId="2C60F3B1" w14:textId="77777777" w:rsidTr="001A3447">
        <w:trPr>
          <w:jc w:val="center"/>
        </w:trPr>
        <w:tc>
          <w:tcPr>
            <w:tcW w:w="2268" w:type="dxa"/>
            <w:vAlign w:val="center"/>
          </w:tcPr>
          <w:p w14:paraId="0477185D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Cost to Participants</w:t>
            </w:r>
          </w:p>
        </w:tc>
        <w:tc>
          <w:tcPr>
            <w:tcW w:w="6588" w:type="dxa"/>
            <w:vAlign w:val="center"/>
          </w:tcPr>
          <w:p w14:paraId="67EE47ED" w14:textId="77777777" w:rsidR="00111FD2" w:rsidRDefault="00111FD2" w:rsidP="001A3447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400 E</w:t>
            </w:r>
            <w:r w:rsidRPr="0052746E">
              <w:rPr>
                <w:rFonts w:cs="Arial"/>
                <w:szCs w:val="22"/>
              </w:rPr>
              <w:t>uros</w:t>
            </w:r>
          </w:p>
          <w:p w14:paraId="3B4A4C61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</w:p>
        </w:tc>
      </w:tr>
      <w:tr w:rsidR="00111FD2" w:rsidRPr="0052746E" w14:paraId="319E19B9" w14:textId="77777777" w:rsidTr="009E2831">
        <w:trPr>
          <w:trHeight w:val="886"/>
          <w:jc w:val="center"/>
        </w:trPr>
        <w:tc>
          <w:tcPr>
            <w:tcW w:w="2268" w:type="dxa"/>
            <w:vAlign w:val="center"/>
          </w:tcPr>
          <w:p w14:paraId="1E718799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Process</w:t>
            </w:r>
          </w:p>
        </w:tc>
        <w:tc>
          <w:tcPr>
            <w:tcW w:w="6588" w:type="dxa"/>
            <w:vAlign w:val="center"/>
          </w:tcPr>
          <w:p w14:paraId="046BB833" w14:textId="77777777" w:rsidR="00111FD2" w:rsidRDefault="00111FD2" w:rsidP="001A3447">
            <w:pPr>
              <w:spacing w:before="60" w:after="60"/>
              <w:ind w:left="702" w:hanging="702"/>
              <w:rPr>
                <w:rFonts w:cs="Arial"/>
              </w:rPr>
            </w:pPr>
            <w:r w:rsidRPr="0052746E">
              <w:rPr>
                <w:rFonts w:cs="Arial"/>
                <w:szCs w:val="22"/>
              </w:rPr>
              <w:t xml:space="preserve">Day 1 – Introduction, Key note speech, presentations on </w:t>
            </w:r>
            <w:r>
              <w:rPr>
                <w:rFonts w:cs="Arial"/>
                <w:szCs w:val="22"/>
              </w:rPr>
              <w:t xml:space="preserve">S-100 GI Registry, S-99 process, IALA process, </w:t>
            </w:r>
            <w:r w:rsidRPr="0055110F">
              <w:rPr>
                <w:lang w:val="en-US"/>
              </w:rPr>
              <w:t>Introduction o</w:t>
            </w:r>
            <w:r>
              <w:rPr>
                <w:lang w:val="en-US"/>
              </w:rPr>
              <w:t>f</w:t>
            </w:r>
            <w:r w:rsidRPr="0055110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the draft </w:t>
            </w:r>
            <w:r w:rsidRPr="0055110F">
              <w:rPr>
                <w:lang w:val="en-US"/>
              </w:rPr>
              <w:t>guideline</w:t>
            </w:r>
            <w:r w:rsidDel="00174E8F">
              <w:rPr>
                <w:rFonts w:cs="Arial"/>
                <w:szCs w:val="22"/>
              </w:rPr>
              <w:t xml:space="preserve"> </w:t>
            </w:r>
            <w:r>
              <w:rPr>
                <w:lang w:val="en-US"/>
              </w:rPr>
              <w:t>Introduction on Producing an IALA S-100 product specification</w:t>
            </w:r>
            <w:r w:rsidDel="00174E8F">
              <w:rPr>
                <w:rFonts w:cs="Arial"/>
                <w:szCs w:val="22"/>
              </w:rPr>
              <w:t xml:space="preserve"> </w:t>
            </w:r>
          </w:p>
          <w:p w14:paraId="3386382C" w14:textId="77777777" w:rsidR="00111FD2" w:rsidRPr="0052746E" w:rsidRDefault="00111FD2" w:rsidP="00654B24">
            <w:pPr>
              <w:ind w:left="753" w:hanging="753"/>
              <w:rPr>
                <w:rFonts w:cs="Arial"/>
              </w:rPr>
            </w:pPr>
            <w:r w:rsidRPr="0052746E">
              <w:rPr>
                <w:rFonts w:cs="Arial"/>
                <w:szCs w:val="22"/>
              </w:rPr>
              <w:t>Day 2 –</w:t>
            </w:r>
            <w:r>
              <w:rPr>
                <w:lang w:val="en-US"/>
              </w:rPr>
              <w:t>Explanation of e</w:t>
            </w:r>
            <w:r w:rsidRPr="0055110F">
              <w:rPr>
                <w:lang w:val="en-US"/>
              </w:rPr>
              <w:t>xample in guideline</w:t>
            </w:r>
            <w:r>
              <w:rPr>
                <w:lang w:val="en-US"/>
              </w:rPr>
              <w:t>, examples of product specifications in progress</w:t>
            </w:r>
            <w:r>
              <w:rPr>
                <w:rFonts w:cs="Arial"/>
                <w:szCs w:val="22"/>
              </w:rPr>
              <w:t xml:space="preserve">.  Establish Working Groups. </w:t>
            </w:r>
          </w:p>
          <w:p w14:paraId="3F25B9F0" w14:textId="77777777" w:rsidR="00111FD2" w:rsidRDefault="00111FD2" w:rsidP="001A3447">
            <w:pPr>
              <w:spacing w:before="60" w:after="60"/>
              <w:ind w:left="732" w:hanging="732"/>
              <w:rPr>
                <w:rFonts w:cs="Arial"/>
              </w:rPr>
            </w:pPr>
            <w:r w:rsidRPr="0052746E">
              <w:rPr>
                <w:rFonts w:cs="Arial"/>
                <w:szCs w:val="22"/>
              </w:rPr>
              <w:t xml:space="preserve">Day 3 – </w:t>
            </w:r>
            <w:r>
              <w:rPr>
                <w:rFonts w:cs="Arial"/>
                <w:szCs w:val="22"/>
              </w:rPr>
              <w:t xml:space="preserve">Working group sessions. Items foreseen are, </w:t>
            </w:r>
            <w:r>
              <w:rPr>
                <w:lang w:val="en-US"/>
              </w:rPr>
              <w:t>working group sessions on how to “build your own</w:t>
            </w:r>
            <w:proofErr w:type="gramStart"/>
            <w:r>
              <w:rPr>
                <w:lang w:val="en-US"/>
              </w:rPr>
              <w:t>”  product</w:t>
            </w:r>
            <w:proofErr w:type="gramEnd"/>
            <w:r>
              <w:rPr>
                <w:lang w:val="en-US"/>
              </w:rPr>
              <w:t xml:space="preserve"> specification</w:t>
            </w:r>
            <w:r w:rsidDel="00654B24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and</w:t>
            </w:r>
            <w:r>
              <w:rPr>
                <w:lang w:val="en-US"/>
              </w:rPr>
              <w:t xml:space="preserve"> “expert help” with your product specification in progress</w:t>
            </w:r>
            <w:r w:rsidDel="00654B24">
              <w:rPr>
                <w:rFonts w:cs="Arial"/>
                <w:szCs w:val="22"/>
              </w:rPr>
              <w:t xml:space="preserve"> </w:t>
            </w:r>
          </w:p>
          <w:p w14:paraId="255B10BE" w14:textId="77777777" w:rsidR="00111FD2" w:rsidRPr="0052746E" w:rsidRDefault="00111FD2" w:rsidP="001A3447">
            <w:pPr>
              <w:spacing w:before="60" w:after="60"/>
              <w:ind w:left="732" w:hanging="732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Day 4 - </w:t>
            </w:r>
            <w:r w:rsidRPr="0052746E">
              <w:rPr>
                <w:rFonts w:cs="Arial"/>
                <w:szCs w:val="22"/>
              </w:rPr>
              <w:t>Presentation of Conclusions and Recommendations</w:t>
            </w:r>
            <w:r>
              <w:rPr>
                <w:rFonts w:cs="Arial"/>
                <w:szCs w:val="22"/>
              </w:rPr>
              <w:t xml:space="preserve"> and </w:t>
            </w:r>
            <w:r>
              <w:rPr>
                <w:rFonts w:cs="Arial"/>
                <w:szCs w:val="22"/>
              </w:rPr>
              <w:lastRenderedPageBreak/>
              <w:t xml:space="preserve">discussion about improvements to the draft guideline. </w:t>
            </w:r>
          </w:p>
        </w:tc>
      </w:tr>
      <w:tr w:rsidR="00111FD2" w:rsidRPr="0052746E" w14:paraId="1BEF0D1C" w14:textId="77777777" w:rsidTr="001A3447">
        <w:trPr>
          <w:trHeight w:val="966"/>
          <w:jc w:val="center"/>
        </w:trPr>
        <w:tc>
          <w:tcPr>
            <w:tcW w:w="2268" w:type="dxa"/>
            <w:vAlign w:val="center"/>
          </w:tcPr>
          <w:p w14:paraId="194D99BD" w14:textId="77777777" w:rsidR="00111FD2" w:rsidRPr="0052746E" w:rsidRDefault="00111FD2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lastRenderedPageBreak/>
              <w:t>Steering Committee</w:t>
            </w:r>
          </w:p>
        </w:tc>
        <w:tc>
          <w:tcPr>
            <w:tcW w:w="6588" w:type="dxa"/>
            <w:vAlign w:val="center"/>
          </w:tcPr>
          <w:p w14:paraId="510F9EBB" w14:textId="77777777" w:rsidR="00111FD2" w:rsidRPr="0052746E" w:rsidRDefault="00111FD2" w:rsidP="001A3447">
            <w:pPr>
              <w:spacing w:before="60" w:after="60"/>
              <w:rPr>
                <w:rFonts w:cs="Arial"/>
              </w:rPr>
            </w:pPr>
            <w:r w:rsidRPr="0052746E">
              <w:rPr>
                <w:rFonts w:cs="Arial"/>
                <w:szCs w:val="22"/>
              </w:rPr>
              <w:t>Proposed Steering Committee for the Seminar:</w:t>
            </w:r>
          </w:p>
          <w:p w14:paraId="5F49592D" w14:textId="77777777" w:rsidR="00111FD2" w:rsidRPr="0052746E" w:rsidRDefault="00111FD2" w:rsidP="00AE3B79">
            <w:pPr>
              <w:spacing w:before="60" w:after="60"/>
              <w:ind w:left="252"/>
              <w:rPr>
                <w:rFonts w:cs="Arial"/>
              </w:rPr>
            </w:pPr>
            <w:proofErr w:type="gramStart"/>
            <w:r>
              <w:rPr>
                <w:rFonts w:cs="Arial"/>
                <w:szCs w:val="22"/>
              </w:rPr>
              <w:t>e</w:t>
            </w:r>
            <w:proofErr w:type="gramEnd"/>
            <w:r>
              <w:rPr>
                <w:rFonts w:cs="Arial"/>
                <w:szCs w:val="22"/>
              </w:rPr>
              <w:t xml:space="preserve">-NAV chair (Chairman); e-NAV vice chair; Tom Richardson (UKHO); Peter </w:t>
            </w:r>
            <w:proofErr w:type="spellStart"/>
            <w:r>
              <w:rPr>
                <w:rFonts w:cs="Arial"/>
                <w:szCs w:val="22"/>
              </w:rPr>
              <w:t>Hooijmans</w:t>
            </w:r>
            <w:proofErr w:type="spellEnd"/>
            <w:r>
              <w:rPr>
                <w:rFonts w:cs="Arial"/>
                <w:szCs w:val="22"/>
              </w:rPr>
              <w:t xml:space="preserve"> (NL); ANM chair; EEP chair; VTS chair; </w:t>
            </w:r>
            <w:ins w:id="19" w:author="Michael Hadley" w:date="2012-09-28T08:39:00Z">
              <w:r w:rsidR="009235F2">
                <w:rPr>
                  <w:rFonts w:cs="Arial"/>
                  <w:szCs w:val="22"/>
                </w:rPr>
                <w:t xml:space="preserve">Michael Bergmann, </w:t>
              </w:r>
            </w:ins>
            <w:bookmarkStart w:id="20" w:name="_GoBack"/>
            <w:bookmarkEnd w:id="20"/>
            <w:r>
              <w:rPr>
                <w:rFonts w:cs="Arial"/>
                <w:szCs w:val="22"/>
              </w:rPr>
              <w:t>Secretary-General; TCM (Secretary)</w:t>
            </w:r>
          </w:p>
        </w:tc>
      </w:tr>
    </w:tbl>
    <w:p w14:paraId="3CD6A504" w14:textId="77777777" w:rsidR="00111FD2" w:rsidRDefault="00111FD2" w:rsidP="00EF5F3D"/>
    <w:sectPr w:rsidR="00111FD2" w:rsidSect="00B226F2">
      <w:headerReference w:type="default" r:id="rId8"/>
      <w:pgSz w:w="11907" w:h="16839" w:code="9"/>
      <w:pgMar w:top="1134" w:right="1134" w:bottom="1134" w:left="1134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6F3BB" w14:textId="77777777" w:rsidR="00111FD2" w:rsidRDefault="00111FD2" w:rsidP="00EF5F3D">
      <w:r>
        <w:separator/>
      </w:r>
    </w:p>
  </w:endnote>
  <w:endnote w:type="continuationSeparator" w:id="0">
    <w:p w14:paraId="67B4D57C" w14:textId="77777777" w:rsidR="00111FD2" w:rsidRDefault="00111FD2" w:rsidP="00EF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56CFD" w14:textId="77777777" w:rsidR="00111FD2" w:rsidRDefault="00111FD2" w:rsidP="00EF5F3D">
      <w:r>
        <w:separator/>
      </w:r>
    </w:p>
  </w:footnote>
  <w:footnote w:type="continuationSeparator" w:id="0">
    <w:p w14:paraId="5578A614" w14:textId="77777777" w:rsidR="00111FD2" w:rsidRDefault="00111FD2" w:rsidP="00EF5F3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B94023" w14:textId="77777777" w:rsidR="00111FD2" w:rsidRDefault="00111FD2">
    <w:pPr>
      <w:pStyle w:val="Header"/>
    </w:pPr>
    <w:r>
      <w:tab/>
    </w:r>
    <w:r>
      <w:tab/>
    </w:r>
    <w:proofErr w:type="gramStart"/>
    <w:r>
      <w:t>e</w:t>
    </w:r>
    <w:proofErr w:type="gramEnd"/>
    <w:r>
      <w:t>-NAV/12/output/10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09EC21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>
    <w:nsid w:val="10110BA2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>
    <w:nsid w:val="290F5944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44041789"/>
    <w:multiLevelType w:val="multilevel"/>
    <w:tmpl w:val="1622765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45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8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9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9EB35ED"/>
    <w:multiLevelType w:val="hybridMultilevel"/>
    <w:tmpl w:val="899EE5E0"/>
    <w:lvl w:ilvl="0" w:tplc="E08CFC4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22">
    <w:nsid w:val="791E3341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2"/>
  </w:num>
  <w:num w:numId="17">
    <w:abstractNumId w:val="1"/>
  </w:num>
  <w:num w:numId="18">
    <w:abstractNumId w:val="0"/>
  </w:num>
  <w:num w:numId="19">
    <w:abstractNumId w:val="1"/>
  </w:num>
  <w:num w:numId="20">
    <w:abstractNumId w:val="0"/>
  </w:num>
  <w:num w:numId="21">
    <w:abstractNumId w:val="7"/>
  </w:num>
  <w:num w:numId="22">
    <w:abstractNumId w:val="17"/>
  </w:num>
  <w:num w:numId="23">
    <w:abstractNumId w:val="13"/>
  </w:num>
  <w:num w:numId="24">
    <w:abstractNumId w:val="3"/>
  </w:num>
  <w:num w:numId="25">
    <w:abstractNumId w:val="19"/>
  </w:num>
  <w:num w:numId="26">
    <w:abstractNumId w:val="10"/>
  </w:num>
  <w:num w:numId="27">
    <w:abstractNumId w:val="8"/>
  </w:num>
  <w:num w:numId="28">
    <w:abstractNumId w:val="15"/>
  </w:num>
  <w:num w:numId="29">
    <w:abstractNumId w:val="14"/>
  </w:num>
  <w:num w:numId="30">
    <w:abstractNumId w:val="12"/>
  </w:num>
  <w:num w:numId="31">
    <w:abstractNumId w:val="18"/>
  </w:num>
  <w:num w:numId="32">
    <w:abstractNumId w:val="5"/>
  </w:num>
  <w:num w:numId="33">
    <w:abstractNumId w:val="21"/>
  </w:num>
  <w:num w:numId="34">
    <w:abstractNumId w:val="11"/>
  </w:num>
  <w:num w:numId="35">
    <w:abstractNumId w:val="6"/>
  </w:num>
  <w:num w:numId="36">
    <w:abstractNumId w:val="16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22"/>
  </w:num>
  <w:num w:numId="42">
    <w:abstractNumId w:val="20"/>
  </w:num>
  <w:num w:numId="43">
    <w:abstractNumId w:val="9"/>
  </w:num>
  <w:num w:numId="44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trackRevisions/>
  <w:defaultTabStop w:val="720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E5A"/>
    <w:rsid w:val="0004700E"/>
    <w:rsid w:val="00070C13"/>
    <w:rsid w:val="00076C99"/>
    <w:rsid w:val="00084F33"/>
    <w:rsid w:val="000C4B69"/>
    <w:rsid w:val="000E6F5E"/>
    <w:rsid w:val="00111FD2"/>
    <w:rsid w:val="00152EBD"/>
    <w:rsid w:val="00174E8F"/>
    <w:rsid w:val="00177F4D"/>
    <w:rsid w:val="001A3447"/>
    <w:rsid w:val="001B2A2D"/>
    <w:rsid w:val="001C1FDB"/>
    <w:rsid w:val="002125B0"/>
    <w:rsid w:val="00243228"/>
    <w:rsid w:val="00246992"/>
    <w:rsid w:val="00251483"/>
    <w:rsid w:val="002A4487"/>
    <w:rsid w:val="002C7989"/>
    <w:rsid w:val="002D3E8B"/>
    <w:rsid w:val="002D5C0C"/>
    <w:rsid w:val="002E2A65"/>
    <w:rsid w:val="002E6B74"/>
    <w:rsid w:val="00311E5A"/>
    <w:rsid w:val="00356CD0"/>
    <w:rsid w:val="003B28F5"/>
    <w:rsid w:val="003C7A2A"/>
    <w:rsid w:val="003F2918"/>
    <w:rsid w:val="004073BC"/>
    <w:rsid w:val="004661AD"/>
    <w:rsid w:val="004D13B0"/>
    <w:rsid w:val="004E34B0"/>
    <w:rsid w:val="0052746E"/>
    <w:rsid w:val="00545CC4"/>
    <w:rsid w:val="0055110F"/>
    <w:rsid w:val="00551FFF"/>
    <w:rsid w:val="0057198B"/>
    <w:rsid w:val="005B32A3"/>
    <w:rsid w:val="005C566C"/>
    <w:rsid w:val="005C7E69"/>
    <w:rsid w:val="005F7E20"/>
    <w:rsid w:val="00654B24"/>
    <w:rsid w:val="006652C3"/>
    <w:rsid w:val="006D42EA"/>
    <w:rsid w:val="006D67B9"/>
    <w:rsid w:val="006F2A74"/>
    <w:rsid w:val="007076CB"/>
    <w:rsid w:val="00765622"/>
    <w:rsid w:val="0085654D"/>
    <w:rsid w:val="00861160"/>
    <w:rsid w:val="00880D4D"/>
    <w:rsid w:val="008A4653"/>
    <w:rsid w:val="008D1694"/>
    <w:rsid w:val="00904B47"/>
    <w:rsid w:val="009235F2"/>
    <w:rsid w:val="00943E9C"/>
    <w:rsid w:val="00953F4D"/>
    <w:rsid w:val="00964F5C"/>
    <w:rsid w:val="009713E0"/>
    <w:rsid w:val="009C542F"/>
    <w:rsid w:val="009E2831"/>
    <w:rsid w:val="009F5917"/>
    <w:rsid w:val="00A0267A"/>
    <w:rsid w:val="00A62DC4"/>
    <w:rsid w:val="00A635D6"/>
    <w:rsid w:val="00A93AED"/>
    <w:rsid w:val="00AE3B79"/>
    <w:rsid w:val="00B226F2"/>
    <w:rsid w:val="00B90A27"/>
    <w:rsid w:val="00B9554D"/>
    <w:rsid w:val="00BD3CB8"/>
    <w:rsid w:val="00BE533F"/>
    <w:rsid w:val="00BF4DCE"/>
    <w:rsid w:val="00C0545B"/>
    <w:rsid w:val="00C166FC"/>
    <w:rsid w:val="00C40658"/>
    <w:rsid w:val="00C57C1A"/>
    <w:rsid w:val="00CB3A3A"/>
    <w:rsid w:val="00D17A34"/>
    <w:rsid w:val="00D26628"/>
    <w:rsid w:val="00D61461"/>
    <w:rsid w:val="00D92B45"/>
    <w:rsid w:val="00DB1A14"/>
    <w:rsid w:val="00DE0F0C"/>
    <w:rsid w:val="00E00BE9"/>
    <w:rsid w:val="00E961CC"/>
    <w:rsid w:val="00EA4D9C"/>
    <w:rsid w:val="00EE4C1D"/>
    <w:rsid w:val="00EF5F3D"/>
    <w:rsid w:val="00F267DB"/>
    <w:rsid w:val="00F46F6F"/>
    <w:rsid w:val="00F60608"/>
    <w:rsid w:val="00F62217"/>
    <w:rsid w:val="00F955FC"/>
    <w:rsid w:val="00FB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4A14C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311E5A"/>
    <w:rPr>
      <w:rFonts w:ascii="Arial" w:eastAsia="Times New Roman" w:hAnsi="Arial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32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32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32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3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3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3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3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3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3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Times New Roman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Times New Roman" w:hAnsi="Arial"/>
      <w:b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Times New Roman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Times New Roman" w:hAnsi="Arial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Times New Roman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Times New Roman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Times New Roman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Times New Roman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Times New Roman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link w:val="AnnexChar"/>
    <w:uiPriority w:val="99"/>
    <w:rsid w:val="008D1694"/>
    <w:pPr>
      <w:numPr>
        <w:numId w:val="22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2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2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2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2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25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28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29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30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31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8D1694"/>
    <w:rPr>
      <w:rFonts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numPr>
        <w:numId w:val="22"/>
      </w:numPr>
      <w:tabs>
        <w:tab w:val="num" w:pos="567"/>
        <w:tab w:val="num" w:pos="1134"/>
      </w:tabs>
      <w:spacing w:after="120"/>
      <w:ind w:left="567" w:hanging="567"/>
      <w:jc w:val="both"/>
    </w:pPr>
    <w:rPr>
      <w:rFonts w:eastAsia="MS Minngs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22"/>
      </w:numPr>
      <w:tabs>
        <w:tab w:val="clear" w:pos="2250"/>
        <w:tab w:val="num" w:pos="1134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3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autoRedefine/>
    <w:uiPriority w:val="99"/>
    <w:rsid w:val="00243228"/>
    <w:pPr>
      <w:tabs>
        <w:tab w:val="left" w:pos="567"/>
        <w:tab w:val="left" w:pos="1418"/>
        <w:tab w:val="right" w:pos="9639"/>
      </w:tabs>
      <w:spacing w:before="360"/>
      <w:ind w:left="1418" w:hanging="1418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99"/>
    <w:rsid w:val="00243228"/>
    <w:pPr>
      <w:tabs>
        <w:tab w:val="left" w:pos="851"/>
        <w:tab w:val="right" w:pos="9639"/>
      </w:tabs>
      <w:spacing w:before="240" w:after="120"/>
    </w:pPr>
    <w:rPr>
      <w:bCs/>
      <w:szCs w:val="20"/>
    </w:rPr>
  </w:style>
  <w:style w:type="paragraph" w:styleId="TOC3">
    <w:name w:val="toc 3"/>
    <w:basedOn w:val="Normal"/>
    <w:next w:val="Normal"/>
    <w:uiPriority w:val="99"/>
    <w:rsid w:val="00243228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99"/>
    <w:semiHidden/>
    <w:rsid w:val="00243228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243228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243228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21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genda">
    <w:name w:val="Agenda"/>
    <w:basedOn w:val="Normal"/>
    <w:uiPriority w:val="99"/>
    <w:rsid w:val="008D1694"/>
    <w:pPr>
      <w:tabs>
        <w:tab w:val="left" w:pos="5670"/>
      </w:tabs>
      <w:spacing w:after="120"/>
      <w:jc w:val="both"/>
    </w:p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4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5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rFonts w:eastAsia="MS Minngs"/>
      <w:i/>
      <w:iCs/>
      <w:lang w:eastAsia="ja-JP"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eastAsia="MS Minngs"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22"/>
      </w:numPr>
      <w:tabs>
        <w:tab w:val="clear" w:pos="153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3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26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26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26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26"/>
      </w:numPr>
      <w:spacing w:before="120" w:after="120"/>
    </w:pPr>
    <w:rPr>
      <w:rFonts w:cs="Arial"/>
    </w:rPr>
  </w:style>
  <w:style w:type="character" w:customStyle="1" w:styleId="AnnexChar">
    <w:name w:val="Annex Char"/>
    <w:basedOn w:val="DefaultParagraphFont"/>
    <w:link w:val="Annex"/>
    <w:uiPriority w:val="99"/>
    <w:locked/>
    <w:rsid w:val="00311E5A"/>
    <w:rPr>
      <w:rFonts w:ascii="Arial" w:eastAsia="Times New Roman" w:hAnsi="Arial"/>
      <w:b/>
      <w:caps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AE3B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3B79"/>
    <w:rPr>
      <w:rFonts w:ascii="Lucida Grande" w:hAnsi="Lucida Grande" w:cs="Lucida Grande"/>
      <w:sz w:val="18"/>
      <w:szCs w:val="18"/>
    </w:rPr>
  </w:style>
  <w:style w:type="numbering" w:styleId="ArticleSection">
    <w:name w:val="Outline List 3"/>
    <w:basedOn w:val="NoList"/>
    <w:uiPriority w:val="99"/>
    <w:semiHidden/>
    <w:unhideWhenUsed/>
    <w:locked/>
    <w:rsid w:val="00030BC9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326</Words>
  <Characters>1862</Characters>
  <Application>Microsoft Macintosh Word</Application>
  <DocSecurity>0</DocSecurity>
  <Lines>15</Lines>
  <Paragraphs>4</Paragraphs>
  <ScaleCrop>false</ScaleCrop>
  <Company>United States Coast Guard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dc:description/>
  <cp:lastModifiedBy>Michael Hadley</cp:lastModifiedBy>
  <cp:revision>11</cp:revision>
  <dcterms:created xsi:type="dcterms:W3CDTF">2012-09-14T13:29:00Z</dcterms:created>
  <dcterms:modified xsi:type="dcterms:W3CDTF">2012-09-28T07:41:00Z</dcterms:modified>
</cp:coreProperties>
</file>